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51399F" w14:textId="500D054E" w:rsidR="00A06740" w:rsidRDefault="00D14A2D">
      <w:bookmarkStart w:id="0" w:name="_GoBack"/>
      <w:bookmarkEnd w:id="0"/>
      <w:moveToRangeStart w:id="1" w:author="R PC" w:date="2019-03-26T00:38:00Z" w:name="move4453143"/>
      <w:moveTo w:id="2" w:author="R PC" w:date="2019-03-26T00:38:00Z">
        <w:r>
          <w:t xml:space="preserve">Text with inline shape: </w:t>
        </w:r>
        <w:r>
          <w:rPr>
            <w:noProof/>
          </w:rPr>
          <mc:AlternateContent>
            <mc:Choice Requires="wps">
              <w:drawing>
                <wp:inline distT="0" distB="0" distL="0" distR="0" wp14:anchorId="271C6EE4" wp14:editId="56D59986">
                  <wp:extent cx="333376" cy="257174"/>
                  <wp:effectExtent l="0" t="0" r="28575" b="10160"/>
                  <wp:docPr id="3" name="Oval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33376" cy="25717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oval w14:anchorId="5EEB503A" id="Oval 3" o:spid="_x0000_s1026" style="width:26.2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" fillcolor="#4472c4 [3204]" strokecolor="#1f3763 [1604]" strokeweight="1pt">
                  <v:stroke joinstyle="miter"/>
                  <w10:anchorlock/>
                </v:oval>
              </w:pict>
            </mc:Fallback>
          </mc:AlternateContent>
        </w:r>
        <w:r>
          <w:t xml:space="preserve"> that will be moved. </w:t>
        </w:r>
      </w:moveTo>
      <w:moveToRangeEnd w:id="1"/>
      <w:r w:rsidR="00A61B56">
        <w:t xml:space="preserve">Text that won’t be moved. </w:t>
      </w:r>
      <w:moveFromRangeStart w:id="3" w:author="R PC" w:date="2019-03-26T00:38:00Z" w:name="move4453143"/>
      <w:moveFrom w:id="4" w:author="R PC" w:date="2019-03-26T00:38:00Z">
        <w:r w:rsidR="00A61B56">
          <w:t xml:space="preserve">Text with inline shape: </w:t>
        </w:r>
        <w:r w:rsidR="00A61B56">
          <w:rPr>
            <w:noProof/>
          </w:rPr>
          <mc:AlternateContent>
            <mc:Choice Requires="wps">
              <w:drawing>
                <wp:inline distT="0" distB="0" distL="0" distR="0" wp14:anchorId="37EB7FDC" wp14:editId="6094D9DC">
                  <wp:extent cx="333376" cy="257174"/>
                  <wp:effectExtent l="0" t="0" r="28575" b="10160"/>
                  <wp:docPr id="1" name="Oval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33376" cy="257174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oval id="Oval 1" o:spid="_x0000_i1026" style="width:26.25pt;height:20.25pt;mso-left-percent:-10001;mso-position-horizontal-relative:char;mso-position-vertical-relative:line;mso-top-percent:-10001;mso-wrap-style:square;visibility:visible;v-text-anchor:middle" fillcolor="#4472c4" strokecolor="#1f3763" strokeweight="1pt">
                  <v:stroke joinstyle="miter"/>
                  <w10:wrap type="none"/>
                  <w10:anchorlock/>
                </v:oval>
              </w:pict>
            </mc:Fallback>
          </mc:AlternateContent>
        </w:r>
        <w:r w:rsidR="00A61B56">
          <w:t xml:space="preserve"> that will be moved.</w:t>
        </w:r>
        <w:r>
          <w:t xml:space="preserve"> </w:t>
        </w:r>
      </w:moveFrom>
      <w:moveFromRangeEnd w:id="3"/>
    </w:p>
    <w:sectPr w:rsidR="00A06740">
      <w:headerReference w:type="firs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51450" w14:textId="77777777" w:rsidR="00BD04F7" w:rsidRDefault="00BD04F7">
      <w:pPr>
        <w:spacing w:after="0" w:line="240" w:lineRule="auto"/>
      </w:pPr>
      <w:r>
        <w:separator/>
      </w:r>
    </w:p>
  </w:endnote>
  <w:endnote w:type="continuationSeparator" w:id="0">
    <w:p w14:paraId="0A22E2A1" w14:textId="77777777" w:rsidR="00BD04F7" w:rsidRDefault="00BD0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8D259F" w14:textId="77777777" w:rsidR="00BD04F7" w:rsidRDefault="00BD04F7">
      <w:pPr>
        <w:spacing w:after="0" w:line="240" w:lineRule="auto"/>
      </w:pPr>
      <w:r>
        <w:separator/>
      </w:r>
    </w:p>
  </w:footnote>
  <w:footnote w:type="continuationSeparator" w:id="0">
    <w:p w14:paraId="1FD57ED5" w14:textId="77777777" w:rsidR="00BD04F7" w:rsidRDefault="00BD0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CBF758" w14:textId="46A5A616" w:rsidR="00BE7BA3" w:rsidRDefault="00BE7BA3" w:rsidP="00BE7BA3">
    <w:pPr>
      <w:jc w:val="right"/>
    </w:pPr>
    <w:r>
      <w:t>This document contains revisions performed on shapes</w:t>
    </w:r>
  </w:p>
  <w:p w14:paraId="50787AB4" w14:textId="75763B0D" w:rsidR="007E79E6" w:rsidRPr="00BE7BA3" w:rsidRDefault="00EE1727" w:rsidP="00BE7BA3">
    <w:pPr>
      <w:spacing w:after="480"/>
      <w:jc w:val="right"/>
    </w:pPr>
    <w:r>
      <w:t>Shapes</w:t>
    </w:r>
    <w:r w:rsidR="00BE7BA3">
      <w:t xml:space="preserve"> that are </w:t>
    </w:r>
    <w:r>
      <w:t>moved</w:t>
    </w:r>
    <w:r w:rsidR="00BE7BA3">
      <w:t xml:space="preserve"> while Review &gt; Tracking &gt; Track Changes is turned on are treated as revisions and can be accepted/rejected before being fully integrated into the document’s content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 PC">
    <w15:presenceInfo w15:providerId="Windows Live" w15:userId="a41d47bce87bc6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BC3"/>
    <w:rsid w:val="007E79E6"/>
    <w:rsid w:val="008F55CD"/>
    <w:rsid w:val="0096600E"/>
    <w:rsid w:val="009E4BC3"/>
    <w:rsid w:val="00A06740"/>
    <w:rsid w:val="00A61B56"/>
    <w:rsid w:val="00AD38EA"/>
    <w:rsid w:val="00AD585D"/>
    <w:rsid w:val="00BD04F7"/>
    <w:rsid w:val="00BE7BA3"/>
    <w:rsid w:val="00D14A2D"/>
    <w:rsid w:val="00D30D8C"/>
    <w:rsid w:val="00EC6717"/>
    <w:rsid w:val="00EE1727"/>
    <w:rsid w:val="00F24178"/>
    <w:rsid w:val="00FA3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78510E"/>
  <w15:chartTrackingRefBased/>
  <w15:docId w15:val="{D6046F78-7001-47D9-A1E0-2D04D554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0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D8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E7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7BA3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E7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7BA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2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3FE36-1D52-4A6D-8F41-B4E0B28D5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13</cp:revision>
  <dcterms:created xsi:type="dcterms:W3CDTF">2019-03-24T13:56:00Z</dcterms:created>
  <dcterms:modified xsi:type="dcterms:W3CDTF">2020-01-26T06:18:00Z</dcterms:modified>
</cp:coreProperties>
</file>